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B1A" w:rsidRPr="00F12DAD" w:rsidRDefault="004A7B1A" w:rsidP="00F12DAD">
      <w:pPr>
        <w:jc w:val="both"/>
        <w:rPr>
          <w:szCs w:val="22"/>
          <w:lang w:eastAsia="en-US"/>
        </w:rPr>
      </w:pPr>
      <w:bookmarkStart w:id="0" w:name="_GoBack"/>
      <w:r w:rsidRPr="00F12DAD">
        <w:rPr>
          <w:szCs w:val="22"/>
          <w:lang w:eastAsia="en-US"/>
        </w:rPr>
        <w:t>Vážení a ctení členovia Pracovnej skupiny ku strategickým prioritám informatizácie PS7 Kybernetická bezpečnosť (ďalej len PS7_KB),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</w:p>
    <w:p w:rsidR="004A7B1A" w:rsidRPr="00F12DAD" w:rsidRDefault="004A7B1A" w:rsidP="00F12DAD">
      <w:pPr>
        <w:jc w:val="both"/>
        <w:rPr>
          <w:b/>
          <w:bCs/>
          <w:szCs w:val="22"/>
          <w:lang w:eastAsia="en-US"/>
        </w:rPr>
      </w:pPr>
      <w:r w:rsidRPr="00F12DAD">
        <w:rPr>
          <w:szCs w:val="22"/>
          <w:lang w:eastAsia="en-US"/>
        </w:rPr>
        <w:t xml:space="preserve">pozývam Vás na prvú tohtoročnú online stretnutie, ktoré sme naplánovali na </w:t>
      </w:r>
      <w:r w:rsidRPr="00F12DAD">
        <w:rPr>
          <w:b/>
          <w:bCs/>
          <w:szCs w:val="22"/>
          <w:lang w:eastAsia="en-US"/>
        </w:rPr>
        <w:t>9. februára 2021 od 10:00 do 12:00.</w:t>
      </w:r>
    </w:p>
    <w:p w:rsidR="004A7B1A" w:rsidRPr="00F12DAD" w:rsidRDefault="004A7B1A" w:rsidP="00F12DAD">
      <w:pPr>
        <w:jc w:val="both"/>
        <w:rPr>
          <w:b/>
          <w:bCs/>
          <w:szCs w:val="22"/>
          <w:lang w:eastAsia="en-US"/>
        </w:rPr>
      </w:pP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Radi by sme na nej prediskutovali nasledovné témy (v súlade s Plánom práce PS7_KB pre rok 2021):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1) Diskusia o aktuálnej verzii dokumentu NKIVS 2021 - 2030 (pozn. dokument Vám bol v elektronickej forme zaslaný v mesiaci január 2021).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2) Diskusia o možnostiach: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a) vybudovania odborných kapacít schopných riešiť úlohy na centrálnej aj lokálnej úrovni v prostredí verejnej správy,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b) preskúmania možností využívania centrálnych systémov a poskytovania bezpečnostných služieb na zvyšovanie KIB najmä tým subjektom, ktoré na zaistenie KIB nemajú vlastné kapacity (napr. vytvorenie centrálnej kapacity na poskytovanie odbornej pomoci pri distribúcii a implementácii bezpečnostných opatrení),</w:t>
      </w:r>
    </w:p>
    <w:p w:rsidR="004A7B1A" w:rsidRPr="00F12DAD" w:rsidRDefault="004A7B1A" w:rsidP="00F12DAD">
      <w:pPr>
        <w:jc w:val="both"/>
        <w:rPr>
          <w:szCs w:val="22"/>
          <w:lang w:eastAsia="en-US"/>
        </w:rPr>
      </w:pPr>
      <w:r w:rsidRPr="00F12DAD">
        <w:rPr>
          <w:szCs w:val="22"/>
          <w:lang w:eastAsia="en-US"/>
        </w:rPr>
        <w:t>c) podpory e-learningu (materiály pre dištančné vzdelávanie rôznych cieľových skupín v prostredí verejnej správy vrátane školení so záverečnými testami).</w:t>
      </w:r>
    </w:p>
    <w:bookmarkEnd w:id="0"/>
    <w:p w:rsidR="008A560B" w:rsidRDefault="008A560B"/>
    <w:sectPr w:rsidR="008A5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1A"/>
    <w:rsid w:val="004A7B1A"/>
    <w:rsid w:val="008A560B"/>
    <w:rsid w:val="00F1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B41B7-E701-4031-8822-E7922A40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B1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CTYWSUCD3UHA-2087524665-230</_dlc_DocId>
    <_dlc_DocIdUrl xmlns="af457a4c-de28-4d38-bda9-e56a61b168cd">
      <Url>https://sp.vicepremier.gov.sk/kyberneticka-bezpecnost/_layouts/15/DocIdRedir.aspx?ID=CTYWSUCD3UHA-2087524665-230</Url>
      <Description>CTYWSUCD3UHA-2087524665-230</Description>
    </_dlc_DocIdUrl>
  </documentManagement>
</p:properties>
</file>

<file path=customXml/itemProps1.xml><?xml version="1.0" encoding="utf-8"?>
<ds:datastoreItem xmlns:ds="http://schemas.openxmlformats.org/officeDocument/2006/customXml" ds:itemID="{1DF1737F-19A9-49CA-A305-C5D6768D579B}"/>
</file>

<file path=customXml/itemProps2.xml><?xml version="1.0" encoding="utf-8"?>
<ds:datastoreItem xmlns:ds="http://schemas.openxmlformats.org/officeDocument/2006/customXml" ds:itemID="{00F6930F-D52B-4ABC-AEAA-B2A41C72C188}"/>
</file>

<file path=customXml/itemProps3.xml><?xml version="1.0" encoding="utf-8"?>
<ds:datastoreItem xmlns:ds="http://schemas.openxmlformats.org/officeDocument/2006/customXml" ds:itemID="{B4C0942D-C32A-43BA-9362-FF33816DC924}"/>
</file>

<file path=customXml/itemProps4.xml><?xml version="1.0" encoding="utf-8"?>
<ds:datastoreItem xmlns:ds="http://schemas.openxmlformats.org/officeDocument/2006/customXml" ds:itemID="{638D1CE6-586D-4290-BF70-208670324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Pozvánka na zasadnutie PS7-KB 9.2.2021</dc:title>
  <dc:subject/>
  <dc:creator>Paulina Podvojska</dc:creator>
  <cp:keywords/>
  <dc:description/>
  <cp:lastModifiedBy>Paulina Podvojska</cp:lastModifiedBy>
  <cp:revision>2</cp:revision>
  <dcterms:created xsi:type="dcterms:W3CDTF">2021-02-24T16:56:00Z</dcterms:created>
  <dcterms:modified xsi:type="dcterms:W3CDTF">2021-02-24T16:58:00Z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53f64e55-af51-4ee4-a882-32018c48ec13</vt:lpwstr>
  </property>
</Properties>
</file>